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531D03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72615F1C" w14:textId="51912219" w:rsidR="009E1799" w:rsidRDefault="008C2E9A" w:rsidP="009E1799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Velké osobní</w:t>
      </w:r>
      <w:r w:rsidR="00703492" w:rsidRPr="0071228E">
        <w:rPr>
          <w:rFonts w:ascii="Arial" w:hAnsi="Arial" w:cs="Arial"/>
          <w:b/>
          <w:sz w:val="20"/>
        </w:rPr>
        <w:t xml:space="preserve"> vozidlo </w:t>
      </w:r>
      <w:r w:rsidR="00DB6593">
        <w:rPr>
          <w:rFonts w:ascii="Arial" w:hAnsi="Arial" w:cs="Arial"/>
          <w:b/>
          <w:sz w:val="20"/>
        </w:rPr>
        <w:t>manažerské B</w:t>
      </w:r>
      <w:r w:rsidR="009E1799">
        <w:rPr>
          <w:rFonts w:ascii="Arial" w:hAnsi="Arial" w:cs="Arial"/>
          <w:b/>
          <w:sz w:val="20"/>
        </w:rPr>
        <w:t xml:space="preserve"> - </w:t>
      </w:r>
      <w:r w:rsidR="009E1799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237B3549" w14:textId="1C8AB6E0" w:rsidR="00DB6593" w:rsidRPr="0071228E" w:rsidRDefault="00DB6593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0DAFAB66" w14:textId="206925BC" w:rsidR="00703492" w:rsidRDefault="00703492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7CD95052" w14:textId="77777777" w:rsidR="009E1799" w:rsidRPr="0071228E" w:rsidRDefault="009E1799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435825CC" w14:textId="77777777" w:rsidR="0016203F" w:rsidRDefault="0016203F" w:rsidP="0016203F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0"/>
        <w:gridCol w:w="1776"/>
        <w:gridCol w:w="1780"/>
        <w:gridCol w:w="1543"/>
        <w:gridCol w:w="1249"/>
        <w:gridCol w:w="1584"/>
      </w:tblGrid>
      <w:tr w:rsidR="00703492" w:rsidRPr="0071228E" w14:paraId="2A5E22A3" w14:textId="77777777" w:rsidTr="00703492">
        <w:trPr>
          <w:trHeight w:val="861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0BCC1C31" w:rsidR="00703492" w:rsidRPr="0071228E" w:rsidRDefault="00833523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1870C9" w:rsidRPr="0071228E" w14:paraId="08625D08" w14:textId="77777777" w:rsidTr="00B20783">
        <w:trPr>
          <w:trHeight w:val="288"/>
        </w:trPr>
        <w:tc>
          <w:tcPr>
            <w:tcW w:w="2726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1870C9" w:rsidRPr="0071228E" w:rsidRDefault="001870C9" w:rsidP="001870C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2B20F443" w:rsidR="001870C9" w:rsidRPr="0071228E" w:rsidRDefault="001870C9" w:rsidP="001870C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4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700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1870C9" w:rsidRPr="0071228E" w:rsidRDefault="001870C9" w:rsidP="001870C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55386C" w14:textId="64F3985A" w:rsidR="001870C9" w:rsidRPr="00C47FB8" w:rsidRDefault="001870C9" w:rsidP="001870C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E80B2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0B2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1870C9" w:rsidRPr="0071228E" w14:paraId="6811AAA5" w14:textId="77777777" w:rsidTr="00B20783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0B17412D" w:rsidR="001870C9" w:rsidRPr="0061014F" w:rsidRDefault="001870C9" w:rsidP="001870C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472BFA87" w:rsidR="001870C9" w:rsidRPr="0061014F" w:rsidRDefault="001870C9" w:rsidP="001870C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max. 2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10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1870C9" w:rsidRPr="0071228E" w:rsidRDefault="001870C9" w:rsidP="001870C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A6C649" w14:textId="70289161" w:rsidR="001870C9" w:rsidRPr="00C47FB8" w:rsidRDefault="001870C9" w:rsidP="001870C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E80B2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0B2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1870C9" w:rsidRPr="0071228E" w14:paraId="22955E4D" w14:textId="77777777" w:rsidTr="00B20783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1870C9" w:rsidRPr="0061014F" w:rsidRDefault="001870C9" w:rsidP="001870C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0AF31CEF" w:rsidR="001870C9" w:rsidRPr="0061014F" w:rsidRDefault="001870C9" w:rsidP="001870C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1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690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1870C9" w:rsidRPr="0071228E" w:rsidRDefault="001870C9" w:rsidP="001870C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EE148" w14:textId="5F5E2A87" w:rsidR="001870C9" w:rsidRPr="00C47FB8" w:rsidRDefault="001870C9" w:rsidP="001870C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E80B2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0B2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1870C9" w:rsidRPr="0071228E" w14:paraId="12D29C73" w14:textId="77777777" w:rsidTr="00B20783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1870C9" w:rsidRPr="0061014F" w:rsidRDefault="001870C9" w:rsidP="001870C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1870C9" w:rsidRPr="0061014F" w:rsidRDefault="001870C9" w:rsidP="001870C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1870C9" w:rsidRPr="0071228E" w:rsidRDefault="001870C9" w:rsidP="001870C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0CE9A" w14:textId="3A925349" w:rsidR="001870C9" w:rsidRPr="00C47FB8" w:rsidRDefault="001870C9" w:rsidP="001870C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E80B2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0B2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1870C9" w:rsidRPr="0071228E" w14:paraId="34299C35" w14:textId="77777777" w:rsidTr="00B20783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6F8DA2A3" w:rsidR="001870C9" w:rsidRPr="0061014F" w:rsidRDefault="001870C9" w:rsidP="001870C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77777777" w:rsidR="001870C9" w:rsidRPr="0061014F" w:rsidRDefault="001870C9" w:rsidP="001870C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610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1870C9" w:rsidRPr="0071228E" w:rsidRDefault="001870C9" w:rsidP="001870C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F25812" w14:textId="1A91F3FC" w:rsidR="001870C9" w:rsidRPr="00C47FB8" w:rsidRDefault="001870C9" w:rsidP="001870C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E80B2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0B2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1870C9" w:rsidRPr="0071228E" w14:paraId="2EF7DB0E" w14:textId="77777777" w:rsidTr="00B20783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1870C9" w:rsidRPr="0061014F" w:rsidRDefault="001870C9" w:rsidP="001870C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77777777" w:rsidR="001870C9" w:rsidRPr="0061014F" w:rsidRDefault="001870C9" w:rsidP="001870C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139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1870C9" w:rsidRPr="0071228E" w:rsidRDefault="001870C9" w:rsidP="001870C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E7F03A" w14:textId="6C49C391" w:rsidR="001870C9" w:rsidRPr="00C47FB8" w:rsidRDefault="001870C9" w:rsidP="001870C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E80B2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0B2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70987" w:rsidRPr="0071228E" w14:paraId="29400D5C" w14:textId="77777777" w:rsidTr="007B079F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970987" w:rsidRPr="0061014F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6F775056" w:rsidR="00970987" w:rsidRPr="0061014F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2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45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F64EF5" w14:textId="18B42016" w:rsidR="00970987" w:rsidRPr="00C47FB8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172DA0E3" w14:textId="77777777" w:rsidTr="007B079F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970987" w:rsidRPr="0061014F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11C7DE46" w:rsidR="00970987" w:rsidRPr="0061014F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5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5118B4" w14:textId="513F99C6" w:rsidR="00970987" w:rsidRPr="00C47FB8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1D50B697" w14:textId="77777777" w:rsidTr="007B079F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970987" w:rsidRPr="0061014F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7777777" w:rsidR="00970987" w:rsidRPr="0061014F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Nafta   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FAD881" w14:textId="0FFB1A19" w:rsidR="00970987" w:rsidRPr="00C47FB8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3279E1E3" w14:textId="77777777" w:rsidTr="007B079F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77777777" w:rsidR="00970987" w:rsidRPr="0061014F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Objem motoru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77777777" w:rsidR="00970987" w:rsidRPr="0061014F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1 950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cm3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F12DE2" w14:textId="2F24EA67" w:rsidR="00970987" w:rsidRPr="00C47FB8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56C07EDF" w14:textId="77777777" w:rsidTr="007B079F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049A1E48" w:rsidR="00970987" w:rsidRPr="005A7AA0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5A7AA0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 xml:space="preserve">Výkon motoru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15410814" w:rsidR="00970987" w:rsidRPr="0061014F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CC6B9" w14:textId="36414989" w:rsidR="00970987" w:rsidRPr="00C47FB8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05D2E4C4" w14:textId="77777777" w:rsidTr="00D00DB5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1E868A26" w:rsidR="00970987" w:rsidRPr="00703492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 automatická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702B6597" w:rsidR="00970987" w:rsidRPr="00703492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7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stupeň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E84CB0" w14:textId="7C3710CB" w:rsidR="00970987" w:rsidRPr="00C47FB8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69CDD3CA" w14:textId="77777777" w:rsidTr="00CF33B8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D5E4660" w14:textId="5227DF1E" w:rsidR="00970987" w:rsidRPr="00703492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Pohon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BEC64B" w14:textId="6CD7D1A7" w:rsidR="00970987" w:rsidRPr="00703492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yellow"/>
              </w:rPr>
            </w:pPr>
            <w:r w:rsidRPr="00FB3DCB">
              <w:rPr>
                <w:rFonts w:ascii="Arial" w:hAnsi="Arial" w:cs="Arial"/>
                <w:noProof w:val="0"/>
                <w:color w:val="000000" w:themeColor="text1"/>
                <w:sz w:val="20"/>
              </w:rPr>
              <w:t>4x4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9D090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52E952" w14:textId="46763F03" w:rsidR="00970987" w:rsidRPr="00C47FB8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3605E" w:rsidRPr="0071228E" w14:paraId="45543F94" w14:textId="77777777" w:rsidTr="00CF33B8">
        <w:trPr>
          <w:trHeight w:val="288"/>
          <w:ins w:id="0" w:author="Kotolanová, Nicola" w:date="2022-12-12T13:58:00Z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112CC3" w14:textId="06BC949B" w:rsidR="00F3605E" w:rsidRPr="004E56EF" w:rsidRDefault="00F3605E" w:rsidP="00F3605E">
            <w:pPr>
              <w:pStyle w:val="Normlnweb"/>
              <w:rPr>
                <w:ins w:id="1" w:author="Kotolanová, Nicola" w:date="2022-12-12T13:58:00Z"/>
                <w:rPrChange w:id="2" w:author="Kotolanová, Nicola" w:date="2022-12-12T13:58:00Z">
                  <w:rPr>
                    <w:ins w:id="3" w:author="Kotolanová, Nicola" w:date="2022-12-12T13:58:00Z"/>
                    <w:rFonts w:ascii="Arial" w:hAnsi="Arial" w:cs="Arial"/>
                    <w:noProof w:val="0"/>
                    <w:color w:val="000000" w:themeColor="text1"/>
                    <w:sz w:val="20"/>
                  </w:rPr>
                </w:rPrChange>
              </w:rPr>
              <w:pPrChange w:id="4" w:author="Kotolanová, Nicola" w:date="2022-12-12T13:58:00Z">
                <w:pPr>
                  <w:shd w:val="clear" w:color="auto" w:fill="FFFFFF" w:themeFill="background1"/>
                  <w:spacing w:after="0"/>
                </w:pPr>
              </w:pPrChange>
            </w:pPr>
            <w:ins w:id="5" w:author="Kotolanová, Nicola" w:date="2022-12-12T13:58:00Z">
              <w:r>
                <w:t>Emisní norma platná v době dodání vozidla</w:t>
              </w:r>
            </w:ins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EF1E6A" w14:textId="1B4FE88A" w:rsidR="00F3605E" w:rsidRPr="00F3605E" w:rsidRDefault="00F3605E" w:rsidP="00F3605E">
            <w:pPr>
              <w:pStyle w:val="Normlnweb"/>
              <w:rPr>
                <w:ins w:id="6" w:author="Kotolanová, Nicola" w:date="2022-12-12T13:58:00Z"/>
                <w:rPrChange w:id="7" w:author="Kotolanová, Nicola" w:date="2022-12-12T13:58:00Z">
                  <w:rPr>
                    <w:ins w:id="8" w:author="Kotolanová, Nicola" w:date="2022-12-12T13:58:00Z"/>
                    <w:rFonts w:ascii="Arial" w:hAnsi="Arial" w:cs="Arial"/>
                    <w:noProof w:val="0"/>
                    <w:color w:val="000000" w:themeColor="text1"/>
                    <w:sz w:val="20"/>
                  </w:rPr>
                </w:rPrChange>
              </w:rPr>
              <w:pPrChange w:id="9" w:author="Kotolanová, Nicola" w:date="2022-12-12T13:58:00Z">
                <w:pPr>
                  <w:shd w:val="clear" w:color="auto" w:fill="FFFFFF" w:themeFill="background1"/>
                  <w:spacing w:after="0"/>
                  <w:jc w:val="center"/>
                </w:pPr>
              </w:pPrChange>
            </w:pPr>
            <w:ins w:id="10" w:author="Kotolanová, Nicola" w:date="2022-12-12T13:58:00Z">
              <w:r>
                <w:t>min. EURO 6</w:t>
              </w:r>
            </w:ins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6E9FBA" w14:textId="7CF6A204" w:rsidR="00F3605E" w:rsidRPr="0071228E" w:rsidRDefault="00F3605E" w:rsidP="00F3605E">
            <w:pPr>
              <w:shd w:val="clear" w:color="auto" w:fill="FFFFFF" w:themeFill="background1"/>
              <w:spacing w:after="0"/>
              <w:jc w:val="center"/>
              <w:rPr>
                <w:ins w:id="11" w:author="Kotolanová, Nicola" w:date="2022-12-12T13:58:00Z"/>
                <w:rFonts w:ascii="Arial" w:hAnsi="Arial" w:cs="Arial"/>
                <w:noProof w:val="0"/>
                <w:color w:val="000000"/>
                <w:sz w:val="20"/>
              </w:rPr>
            </w:pPr>
            <w:ins w:id="12" w:author="Kotolanová, Nicola" w:date="2022-12-12T13:58:00Z">
              <w:r w:rsidRPr="0071228E">
                <w:rPr>
                  <w:rFonts w:ascii="Arial" w:hAnsi="Arial" w:cs="Arial"/>
                  <w:noProof w:val="0"/>
                  <w:color w:val="000000"/>
                  <w:sz w:val="20"/>
                </w:rPr>
                <w:t>-</w:t>
              </w:r>
            </w:ins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F26688" w14:textId="1CB271B6" w:rsidR="00F3605E" w:rsidRPr="00EB797F" w:rsidRDefault="00F3605E" w:rsidP="00F3605E">
            <w:pPr>
              <w:shd w:val="clear" w:color="auto" w:fill="FFFFFF" w:themeFill="background1"/>
              <w:spacing w:after="0"/>
              <w:jc w:val="center"/>
              <w:rPr>
                <w:ins w:id="13" w:author="Kotolanová, Nicola" w:date="2022-12-12T13:58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14" w:author="Kotolanová, Nicola" w:date="2022-12-12T13:58:00Z">
              <w:r w:rsidRPr="00EB797F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EB797F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EB797F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F3605E" w:rsidRPr="0071228E" w14:paraId="19EE5C03" w14:textId="77777777" w:rsidTr="00CF33B8">
        <w:trPr>
          <w:trHeight w:val="288"/>
          <w:ins w:id="15" w:author="Kotolanová, Nicola" w:date="2022-12-12T13:58:00Z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13E93EB" w14:textId="6EC05FF3" w:rsidR="00F3605E" w:rsidRDefault="00F3605E" w:rsidP="00F3605E">
            <w:pPr>
              <w:shd w:val="clear" w:color="auto" w:fill="FFFFFF" w:themeFill="background1"/>
              <w:spacing w:after="0"/>
              <w:rPr>
                <w:ins w:id="16" w:author="Kotolanová, Nicola" w:date="2022-12-12T13:58:00Z"/>
                <w:rFonts w:ascii="Arial" w:hAnsi="Arial" w:cs="Arial"/>
                <w:noProof w:val="0"/>
                <w:color w:val="000000" w:themeColor="text1"/>
                <w:sz w:val="20"/>
              </w:rPr>
            </w:pPr>
            <w:ins w:id="17" w:author="Kotolanová, Nicola" w:date="2022-12-12T13:58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>Spotřeba PHM pro kombinovaný provoz dle TP</w:t>
              </w:r>
            </w:ins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D4BA1" w14:textId="643432F4" w:rsidR="00F3605E" w:rsidRPr="00F3605E" w:rsidRDefault="00F3605E" w:rsidP="00F3605E">
            <w:pPr>
              <w:shd w:val="clear" w:color="auto" w:fill="FFFFFF" w:themeFill="background1"/>
              <w:spacing w:line="252" w:lineRule="auto"/>
              <w:jc w:val="center"/>
              <w:rPr>
                <w:ins w:id="18" w:author="Kotolanová, Nicola" w:date="2022-12-12T13:58:00Z"/>
                <w:rFonts w:ascii="Arial" w:hAnsi="Arial" w:cs="Arial"/>
                <w:noProof w:val="0"/>
                <w:color w:val="000000"/>
                <w:sz w:val="20"/>
                <w:lang w:eastAsia="en-US"/>
                <w:rPrChange w:id="19" w:author="Kotolanová, Nicola" w:date="2022-12-12T13:59:00Z">
                  <w:rPr>
                    <w:ins w:id="20" w:author="Kotolanová, Nicola" w:date="2022-12-12T13:58:00Z"/>
                    <w:rFonts w:ascii="Arial" w:hAnsi="Arial" w:cs="Arial"/>
                    <w:noProof w:val="0"/>
                    <w:color w:val="000000" w:themeColor="text1"/>
                    <w:sz w:val="20"/>
                  </w:rPr>
                </w:rPrChange>
              </w:rPr>
              <w:pPrChange w:id="21" w:author="Kotolanová, Nicola" w:date="2022-12-12T13:59:00Z">
                <w:pPr>
                  <w:shd w:val="clear" w:color="auto" w:fill="FFFFFF" w:themeFill="background1"/>
                  <w:spacing w:after="0"/>
                  <w:jc w:val="center"/>
                </w:pPr>
              </w:pPrChange>
            </w:pPr>
            <w:ins w:id="22" w:author="Kotolanová, Nicola" w:date="2022-12-12T13:59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 xml:space="preserve">v souladu s přílohou č. 2 nařízení vlády č. 173/2016 Sb. </w:t>
              </w:r>
            </w:ins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0B2E3E" w14:textId="04C10925" w:rsidR="00F3605E" w:rsidRPr="0071228E" w:rsidRDefault="00F3605E" w:rsidP="00F3605E">
            <w:pPr>
              <w:shd w:val="clear" w:color="auto" w:fill="FFFFFF" w:themeFill="background1"/>
              <w:spacing w:after="0"/>
              <w:jc w:val="center"/>
              <w:rPr>
                <w:ins w:id="23" w:author="Kotolanová, Nicola" w:date="2022-12-12T13:58:00Z"/>
                <w:rFonts w:ascii="Arial" w:hAnsi="Arial" w:cs="Arial"/>
                <w:noProof w:val="0"/>
                <w:color w:val="000000"/>
                <w:sz w:val="20"/>
              </w:rPr>
            </w:pPr>
            <w:ins w:id="24" w:author="Kotolanová, Nicola" w:date="2022-12-12T13:58:00Z">
              <w:r w:rsidRPr="0071228E">
                <w:rPr>
                  <w:rFonts w:ascii="Arial" w:hAnsi="Arial" w:cs="Arial"/>
                  <w:noProof w:val="0"/>
                  <w:color w:val="000000"/>
                  <w:sz w:val="20"/>
                </w:rPr>
                <w:t>-</w:t>
              </w:r>
            </w:ins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F9B054" w14:textId="7C88827D" w:rsidR="00F3605E" w:rsidRPr="00EB797F" w:rsidRDefault="00F3605E" w:rsidP="00F3605E">
            <w:pPr>
              <w:shd w:val="clear" w:color="auto" w:fill="FFFFFF" w:themeFill="background1"/>
              <w:spacing w:after="0"/>
              <w:jc w:val="center"/>
              <w:rPr>
                <w:ins w:id="25" w:author="Kotolanová, Nicola" w:date="2022-12-12T13:58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26" w:author="Kotolanová, Nicola" w:date="2022-12-12T13:58:00Z">
              <w:r w:rsidRPr="00EB797F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EB797F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EB797F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970987" w:rsidRPr="0071228E" w14:paraId="339AB7F7" w14:textId="77777777" w:rsidTr="00266EE6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Objem palivové nádrže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 50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litr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CA07D0" w14:textId="31AE1031" w:rsidR="00970987" w:rsidRPr="00C47FB8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46173668" w14:textId="77777777" w:rsidTr="00273DB9">
        <w:trPr>
          <w:trHeight w:val="288"/>
        </w:trPr>
        <w:tc>
          <w:tcPr>
            <w:tcW w:w="87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F466C5" w14:textId="132C5BEC" w:rsidR="00970987" w:rsidRPr="00C47FB8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79AD7160" w14:textId="77777777" w:rsidTr="00CF6133">
        <w:trPr>
          <w:trHeight w:val="288"/>
        </w:trPr>
        <w:tc>
          <w:tcPr>
            <w:tcW w:w="87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38F1F62" w14:textId="554215E0" w:rsidR="00970987" w:rsidRPr="0071228E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Provedení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SUV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4B39FC9" w14:textId="411977D4" w:rsidR="00970987" w:rsidRPr="0071228E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5A9CE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4FF7C2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0C8F6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8A4607" w14:textId="3052F475" w:rsidR="00970987" w:rsidRPr="00C47FB8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7F4A80B9" w14:textId="77777777" w:rsidTr="00BB7010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759E67" w14:textId="33B48AF5" w:rsidR="00970987" w:rsidRPr="00C47FB8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524CB069" w14:textId="77777777" w:rsidTr="00E86224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4B825988" w:rsidR="00970987" w:rsidRPr="0071228E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60117">
              <w:rPr>
                <w:rFonts w:ascii="Arial" w:hAnsi="Arial" w:cs="Arial"/>
                <w:noProof w:val="0"/>
                <w:color w:val="000000"/>
                <w:sz w:val="20"/>
              </w:rPr>
              <w:t>Kola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z lehkých slitin </w:t>
            </w:r>
            <w:r w:rsidRPr="00260117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 w:rsidR="009974C7"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  <w:r w:rsidRPr="00260117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2CEB54" w14:textId="3E23358E" w:rsidR="00970987" w:rsidRPr="00C47FB8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349ECFE4" w14:textId="77777777" w:rsidTr="00DA0018">
        <w:trPr>
          <w:trHeight w:val="529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DBC199" w14:textId="37D43A97" w:rsidR="00970987" w:rsidRPr="00C47FB8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1D420BF7" w14:textId="77777777" w:rsidTr="00A02230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970987" w:rsidRPr="00703492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lastRenderedPageBreak/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970987" w:rsidRPr="00703492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970987" w:rsidRPr="00703492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3FF0816F" w:rsidR="00970987" w:rsidRPr="00C47FB8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FF000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50DB2EC2" w14:textId="77777777" w:rsidTr="00344B67">
        <w:trPr>
          <w:trHeight w:val="1054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3E9432AC" w:rsidR="00970987" w:rsidRPr="0071228E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970987" w:rsidRPr="0071228E" w14:paraId="6BBA5012" w14:textId="77777777" w:rsidTr="00C47FB8">
        <w:trPr>
          <w:trHeight w:val="5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39DB25B" w14:textId="733BA452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Elektronická</w:t>
            </w:r>
            <w:r w:rsidRPr="006D64EC">
              <w:rPr>
                <w:rFonts w:ascii="Arial" w:hAnsi="Arial" w:cs="Arial"/>
                <w:color w:val="000000"/>
                <w:sz w:val="20"/>
              </w:rPr>
              <w:t xml:space="preserve"> dvouzónová klimatizace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CFF36C" w14:textId="15CBDBCB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630E63B6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59EBA92" w14:textId="6726FF9B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Kolenní airbag řidiče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872F2" w14:textId="63317137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6972D9BE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0397005" w14:textId="7965B6C9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Zadní loketní opěrka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4F6D" w14:textId="449DFC8A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0A0ED058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618435C" w14:textId="0F9407EA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Elektrická parkovací brzda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D0B7F" w14:textId="766755CD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721B638A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55B8533" w14:textId="7FE36E1C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Elektronický stabilizující s</w:t>
            </w:r>
            <w:r>
              <w:rPr>
                <w:rFonts w:ascii="Arial" w:hAnsi="Arial" w:cs="Arial"/>
                <w:color w:val="000000"/>
                <w:sz w:val="20"/>
              </w:rPr>
              <w:t>y</w:t>
            </w:r>
            <w:r w:rsidRPr="006D64EC">
              <w:rPr>
                <w:rFonts w:ascii="Arial" w:hAnsi="Arial" w:cs="Arial"/>
                <w:color w:val="000000"/>
                <w:sz w:val="20"/>
              </w:rPr>
              <w:t>stém ESC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1EF6F" w14:textId="207273AB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1F478E51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FC6ACC1" w14:textId="6B1AB6C1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Akustická přední a boční skla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E3943" w14:textId="72D0FB74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5AB4D11A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40FE2D3" w14:textId="5CB48239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Zadní parkovací kamera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D871B" w14:textId="280E9D04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2C09B97B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5C6B86C" w14:textId="4622173C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Zrcátka el</w:t>
            </w:r>
            <w:r>
              <w:rPr>
                <w:rFonts w:ascii="Arial" w:hAnsi="Arial" w:cs="Arial"/>
                <w:color w:val="000000"/>
                <w:sz w:val="20"/>
              </w:rPr>
              <w:t>ektornicky nastavitelná a sklopná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DE93E" w14:textId="4C4A139E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7023676D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C1D61E1" w14:textId="18DB1490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Autorádio s displejem min,</w:t>
            </w:r>
            <w:r w:rsidRPr="006D64EC">
              <w:rPr>
                <w:rFonts w:ascii="Arial" w:hAnsi="Arial" w:cs="Arial"/>
                <w:color w:val="000000"/>
                <w:sz w:val="20"/>
              </w:rPr>
              <w:t xml:space="preserve"> 8´´ s</w:t>
            </w:r>
            <w:r>
              <w:rPr>
                <w:rFonts w:ascii="Arial" w:hAnsi="Arial" w:cs="Arial"/>
                <w:color w:val="000000"/>
                <w:sz w:val="20"/>
              </w:rPr>
              <w:t> </w:t>
            </w:r>
            <w:r w:rsidRPr="006D64EC">
              <w:rPr>
                <w:rFonts w:ascii="Arial" w:hAnsi="Arial" w:cs="Arial"/>
                <w:color w:val="000000"/>
                <w:sz w:val="20"/>
              </w:rPr>
              <w:t>navigací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a handsfree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09F12" w14:textId="297D6A57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38880174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943C466" w14:textId="616DE310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Adaptivní tempomat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07262F50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34CF61AB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4AC9B3A" w14:textId="75EDBD2A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Střešní nosič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podélný ( hagus)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BE2F9" w14:textId="7B15803E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0736F320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1BBD99" w14:textId="1F6F472B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Dešťový senzor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pro automatické rozsvícení světel a zapnutí stěračů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43A4FE7E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29F9E1A3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1688E4" w14:textId="7FB26BFA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Asistent rozpoznání únavy řidiče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1B6A5699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5242E823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251FFDB" w14:textId="493F0BA7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USB vpředu a vzadu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16600" w14:textId="75157AC5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6E01FBAF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BD07442" w14:textId="5B03416A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Parkovací senzory vpředu a vzadu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8F73F" w14:textId="17E7B6B7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470CAD10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D215392" w14:textId="13BE3FDA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Vyhřívání předních a zadních sedadel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FF090" w14:textId="0CA51D73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537222B6" w14:textId="77777777" w:rsidTr="00C5327B">
        <w:trPr>
          <w:trHeight w:val="300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C58161B" w14:textId="7D7F7182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Přední mlhové světlomety s</w:t>
            </w:r>
            <w:r>
              <w:rPr>
                <w:rFonts w:ascii="Arial" w:hAnsi="Arial" w:cs="Arial"/>
                <w:color w:val="000000"/>
                <w:sz w:val="20"/>
              </w:rPr>
              <w:t> přisvětlením do zatáčky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4D4BC" w14:textId="5C2156EF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47F288CA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CAA87F7" w14:textId="431D4875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LED hlavní světlomety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F057F" w14:textId="51A67456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54F7A853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E769B4E" w14:textId="16CE4672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Zadní  LED světlomety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0C4B8" w14:textId="4F4E6580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4D960B24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317C63D" w14:textId="39ADD8F4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Nabíjecí box pro smartphone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D0002" w14:textId="38A33DEA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5C7CE3DF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A1A3907" w14:textId="02B9282F" w:rsidR="00970987" w:rsidRPr="0071228E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Tažné zařízení sklopné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A7D7B" w14:textId="54B68B43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9657EA" w14:paraId="65B9E908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ACFCF44" w14:textId="31CA1197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B</w:t>
            </w:r>
            <w:r w:rsidRPr="006D64EC">
              <w:rPr>
                <w:rFonts w:ascii="Arial" w:hAnsi="Arial" w:cs="Arial"/>
                <w:color w:val="000000"/>
                <w:sz w:val="20"/>
              </w:rPr>
              <w:t>ezklíčkové zamykání a startování s alarmem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F2E8E" w14:textId="55DB259F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9657EA" w14:paraId="35003861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82DC3E1" w14:textId="5EA23406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Interiér kůže</w:t>
            </w:r>
            <w:r w:rsidR="00C8491D">
              <w:rPr>
                <w:rFonts w:ascii="Arial" w:hAnsi="Arial" w:cs="Arial"/>
                <w:color w:val="000000"/>
                <w:sz w:val="20"/>
              </w:rPr>
              <w:t>/látka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05EC2" w14:textId="3AAAA768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9657EA" w14:paraId="4BF57014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47FBD79" w14:textId="02F9677A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Vyhřívané čelní sklo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4BBCD" w14:textId="52B6DD62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9657EA" w14:paraId="7D5F3386" w14:textId="77777777" w:rsidTr="00703492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1D9897B" w14:textId="376325FF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E</w:t>
            </w:r>
            <w:r w:rsidRPr="006D64EC">
              <w:rPr>
                <w:rFonts w:ascii="Arial" w:hAnsi="Arial" w:cs="Arial"/>
                <w:color w:val="000000"/>
                <w:sz w:val="20"/>
              </w:rPr>
              <w:t>lektricky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6D64EC">
              <w:rPr>
                <w:rFonts w:ascii="Arial" w:hAnsi="Arial" w:cs="Arial"/>
                <w:color w:val="000000"/>
                <w:sz w:val="20"/>
              </w:rPr>
              <w:t>ovladateln</w:t>
            </w:r>
            <w:r>
              <w:rPr>
                <w:rFonts w:ascii="Arial" w:hAnsi="Arial" w:cs="Arial"/>
                <w:color w:val="000000"/>
                <w:sz w:val="20"/>
              </w:rPr>
              <w:t>é víko</w:t>
            </w:r>
            <w:r w:rsidRPr="006D64EC">
              <w:rPr>
                <w:rFonts w:ascii="Arial" w:hAnsi="Arial" w:cs="Arial"/>
                <w:color w:val="000000"/>
                <w:sz w:val="20"/>
              </w:rPr>
              <w:t xml:space="preserve"> zavazadlového prostoru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7C01D6" w14:textId="5FC98F60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9657EA" w14:paraId="69CBE567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8489224" w14:textId="41CF33E9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Boční airbagy vzadu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B4FAA" w14:textId="38B45882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9657EA" w14:paraId="335D1AC4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E2C868B" w14:textId="42DF319E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Adaptivní vedení v jízdním pruhu vč. nouzového asistenta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27271" w14:textId="14A15AFD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9657EA" w14:paraId="7B9FC543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5CE055F" w14:textId="5F28D38A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 xml:space="preserve">Asistent z jízdního pruhu 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B0E074" w14:textId="7A66BE2F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 w:themeColor="text1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9657EA" w14:paraId="3BD8B2E1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B5F96BF" w14:textId="2F3B64CE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 xml:space="preserve">Asistent dálkových 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a potkávacích </w:t>
            </w:r>
            <w:r w:rsidRPr="006D64EC">
              <w:rPr>
                <w:rFonts w:ascii="Arial" w:hAnsi="Arial" w:cs="Arial"/>
                <w:color w:val="000000"/>
                <w:sz w:val="20"/>
              </w:rPr>
              <w:t>světel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26FD85" w14:textId="1E3E0D38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 w:themeColor="text1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9657EA" w14:paraId="6EBEA552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5FA427C" w14:textId="195E5A38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>Asistent změny jízdního pruhu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D55230" w14:textId="582010F7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 w:themeColor="text1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03492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E7AED" w14:textId="77777777" w:rsidR="00F80E2A" w:rsidRDefault="00F80E2A">
      <w:pPr>
        <w:spacing w:after="0"/>
      </w:pPr>
      <w:r>
        <w:separator/>
      </w:r>
    </w:p>
  </w:endnote>
  <w:endnote w:type="continuationSeparator" w:id="0">
    <w:p w14:paraId="0C475694" w14:textId="77777777" w:rsidR="00F80E2A" w:rsidRDefault="00F80E2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79D4D6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352DBC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692F2" w14:textId="77777777" w:rsidR="00F80E2A" w:rsidRDefault="00F80E2A">
      <w:pPr>
        <w:spacing w:after="0"/>
      </w:pPr>
      <w:r>
        <w:separator/>
      </w:r>
    </w:p>
  </w:footnote>
  <w:footnote w:type="continuationSeparator" w:id="0">
    <w:p w14:paraId="6141470C" w14:textId="77777777" w:rsidR="00F80E2A" w:rsidRDefault="00F80E2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4D11548A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40D8E8C1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end"/>
          </w:r>
          <w:r w:rsidR="006D64EC">
            <w:fldChar w:fldCharType="begin"/>
          </w:r>
          <w:r w:rsidR="006D64EC">
            <w:instrText xml:space="preserve"> KEYWORDS  \* MERGEFORMAT </w:instrText>
          </w:r>
          <w:r w:rsidR="006D64EC">
            <w:fldChar w:fldCharType="end"/>
          </w:r>
        </w:p>
      </w:tc>
      <w:tc>
        <w:tcPr>
          <w:tcW w:w="1701" w:type="dxa"/>
        </w:tcPr>
        <w:p w14:paraId="19EE5898" w14:textId="77777777" w:rsidR="00AE75D8" w:rsidRDefault="00F3605E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F3605E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F3605E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F3605E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F3605E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tolanová, Nicola">
    <w15:presenceInfo w15:providerId="AD" w15:userId="S::N8688@eon.com::70a437a4-5085-430a-b2d5-d3d45d047a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formatting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214F6"/>
    <w:rsid w:val="00075845"/>
    <w:rsid w:val="00104D93"/>
    <w:rsid w:val="0016203F"/>
    <w:rsid w:val="001810C8"/>
    <w:rsid w:val="001870C9"/>
    <w:rsid w:val="001B4FA2"/>
    <w:rsid w:val="001D6833"/>
    <w:rsid w:val="001F5251"/>
    <w:rsid w:val="00260117"/>
    <w:rsid w:val="00344B67"/>
    <w:rsid w:val="0035567F"/>
    <w:rsid w:val="003C24A6"/>
    <w:rsid w:val="003D2DC3"/>
    <w:rsid w:val="003E007F"/>
    <w:rsid w:val="003E69B6"/>
    <w:rsid w:val="00421441"/>
    <w:rsid w:val="00430349"/>
    <w:rsid w:val="004C19E9"/>
    <w:rsid w:val="004E56EF"/>
    <w:rsid w:val="00517051"/>
    <w:rsid w:val="00531BD8"/>
    <w:rsid w:val="00531D03"/>
    <w:rsid w:val="00534752"/>
    <w:rsid w:val="005A7AA0"/>
    <w:rsid w:val="005C487E"/>
    <w:rsid w:val="005D3F87"/>
    <w:rsid w:val="006069C7"/>
    <w:rsid w:val="006D64EC"/>
    <w:rsid w:val="00703492"/>
    <w:rsid w:val="00714371"/>
    <w:rsid w:val="0074077B"/>
    <w:rsid w:val="00790378"/>
    <w:rsid w:val="007C10F4"/>
    <w:rsid w:val="007F363C"/>
    <w:rsid w:val="00833523"/>
    <w:rsid w:val="00886A8E"/>
    <w:rsid w:val="008C2E9A"/>
    <w:rsid w:val="00970987"/>
    <w:rsid w:val="009974C7"/>
    <w:rsid w:val="009E1799"/>
    <w:rsid w:val="00B115F9"/>
    <w:rsid w:val="00BC492D"/>
    <w:rsid w:val="00C023A8"/>
    <w:rsid w:val="00C47FB8"/>
    <w:rsid w:val="00C8491D"/>
    <w:rsid w:val="00CC4AFB"/>
    <w:rsid w:val="00CC5105"/>
    <w:rsid w:val="00D65E00"/>
    <w:rsid w:val="00D8255C"/>
    <w:rsid w:val="00DB6593"/>
    <w:rsid w:val="00E06737"/>
    <w:rsid w:val="00E16877"/>
    <w:rsid w:val="00E3580A"/>
    <w:rsid w:val="00F3605E"/>
    <w:rsid w:val="00F80E2A"/>
    <w:rsid w:val="00FB3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Normlnweb">
    <w:name w:val="Normal (Web)"/>
    <w:basedOn w:val="Normln"/>
    <w:uiPriority w:val="99"/>
    <w:unhideWhenUsed/>
    <w:rsid w:val="004E56EF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1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460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41</cp:revision>
  <cp:lastPrinted>2022-05-27T04:54:00Z</cp:lastPrinted>
  <dcterms:created xsi:type="dcterms:W3CDTF">2021-12-09T12:21:00Z</dcterms:created>
  <dcterms:modified xsi:type="dcterms:W3CDTF">2022-12-12T12:59:00Z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2022-11-14T08:52:03Z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19891279-aa4c-4d33-ad9b-75803b668bbe</vt:lpwstr>
  </property>
  <property fmtid="{D5CDD505-2E9C-101B-9397-08002B2CF9AE}" pid="8" name="MSIP_Label_42f063bf-ce3a-473c-8609-3866002c85b0_ContentBits">
    <vt:lpwstr>0</vt:lpwstr>
  </property>
</Properties>
</file>